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1AC49541" w14:textId="485A798C" w:rsidR="007F0195" w:rsidRPr="007F4B79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bookmarkStart w:id="0" w:name="_Hlk211606335"/>
      <w:r w:rsidRPr="007F4B79">
        <w:rPr>
          <w:rFonts w:ascii="Arial" w:hAnsi="Arial" w:cs="Arial"/>
          <w:sz w:val="20"/>
          <w:szCs w:val="20"/>
        </w:rPr>
        <w:t xml:space="preserve">ALLEGATO </w:t>
      </w:r>
      <w:r w:rsidR="004826D3">
        <w:rPr>
          <w:rFonts w:ascii="Arial" w:hAnsi="Arial" w:cs="Arial"/>
          <w:sz w:val="20"/>
          <w:szCs w:val="20"/>
        </w:rPr>
        <w:t>4</w:t>
      </w:r>
    </w:p>
    <w:bookmarkEnd w:id="0"/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5FDCDF0F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B06777" w:rsidRPr="00B06777">
        <w:rPr>
          <w:rStyle w:val="BLOCKBOLD"/>
          <w:rFonts w:ascii="Arial" w:hAnsi="Arial" w:cs="Arial"/>
        </w:rPr>
        <w:t>di un accordo quadro avente ad oggetto la fornitura, messa in esercizio e manutenzione di centrali telefoniche e di prodotti, e servizi connessi per le pubbliche amministrazioni – ID 2857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previsto </w:t>
      </w:r>
      <w:r w:rsidR="00703F6D" w:rsidRPr="00075DE2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075DE2">
        <w:rPr>
          <w:rFonts w:ascii="Arial" w:hAnsi="Arial" w:cs="Arial"/>
        </w:rPr>
        <w:t>D.Lgs.</w:t>
      </w:r>
      <w:proofErr w:type="spellEnd"/>
      <w:r w:rsidR="00703F6D" w:rsidRPr="00075DE2">
        <w:rPr>
          <w:rFonts w:ascii="Arial" w:hAnsi="Arial" w:cs="Arial"/>
        </w:rPr>
        <w:t xml:space="preserve"> 196/2003, come modificato dal </w:t>
      </w:r>
      <w:proofErr w:type="spellStart"/>
      <w:r w:rsidR="00703F6D" w:rsidRPr="00075DE2">
        <w:rPr>
          <w:rFonts w:ascii="Arial" w:hAnsi="Arial" w:cs="Arial"/>
        </w:rPr>
        <w:t>D.Lgs.</w:t>
      </w:r>
      <w:proofErr w:type="spellEnd"/>
      <w:r w:rsidR="00703F6D" w:rsidRPr="00075DE2">
        <w:rPr>
          <w:rFonts w:ascii="Arial" w:hAnsi="Arial" w:cs="Arial"/>
        </w:rPr>
        <w:t xml:space="preserve"> 101/2018</w:t>
      </w:r>
      <w:r w:rsidR="00703F6D" w:rsidRPr="00754228">
        <w:rPr>
          <w:rFonts w:ascii="Arial" w:hAnsi="Arial" w:cs="Arial"/>
        </w:rPr>
        <w:t xml:space="preserve"> e </w:t>
      </w:r>
      <w:r w:rsidRPr="00754228">
        <w:rPr>
          <w:rFonts w:ascii="Arial" w:hAnsi="Arial" w:cs="Arial"/>
          <w:szCs w:val="20"/>
        </w:rPr>
        <w:t xml:space="preserve">dal </w:t>
      </w:r>
      <w:proofErr w:type="spellStart"/>
      <w:r w:rsidRPr="00754228">
        <w:rPr>
          <w:rFonts w:ascii="Arial" w:hAnsi="Arial" w:cs="Arial"/>
          <w:szCs w:val="20"/>
        </w:rPr>
        <w:t>D.Lgs.</w:t>
      </w:r>
      <w:proofErr w:type="spellEnd"/>
      <w:r w:rsidRPr="00754228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>
      <w:pPr>
        <w:pStyle w:val="Numeroelenco"/>
        <w:numPr>
          <w:ilvl w:val="0"/>
          <w:numId w:val="0"/>
        </w:num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6800FEE2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</w:t>
      </w:r>
      <w:r w:rsidR="00E40BF7" w:rsidRPr="007F4B79">
        <w:rPr>
          <w:rFonts w:ascii="Arial" w:hAnsi="Arial" w:cs="Arial"/>
          <w:b/>
          <w:i/>
          <w:szCs w:val="20"/>
        </w:rPr>
        <w:t>&gt;</w:t>
      </w:r>
      <w:r w:rsidRPr="007F4B79">
        <w:rPr>
          <w:rFonts w:ascii="Arial" w:hAnsi="Arial" w:cs="Arial"/>
          <w:b/>
          <w:i/>
          <w:szCs w:val="20"/>
        </w:rPr>
        <w:t>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4D104F3F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37738510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>: l’indirizzo di servizio elettronico_____ di recapito certificato qualificato ai sensi del Regolamento eIDAS ____ e, per le comunicazioni che avvengono a Sistema così come precisato al par. ______ del Capitolato d’Oneri,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408C6CBD" w:rsidR="007F0195" w:rsidRPr="007F4B79" w:rsidRDefault="006F6C92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(</w:t>
      </w:r>
      <w:r w:rsidR="007F0195"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="007F0195"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="007F0195" w:rsidRPr="007F4B79">
        <w:rPr>
          <w:rStyle w:val="BLOCKBOLD"/>
          <w:rFonts w:ascii="Arial" w:hAnsi="Arial" w:cs="Arial"/>
          <w:i/>
          <w:caps w:val="0"/>
        </w:rPr>
        <w:t>Offerta tecnica</w:t>
      </w:r>
      <w:r w:rsidR="007F0195"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7F4B79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lastRenderedPageBreak/>
        <w:t>per 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  <w:r w:rsidRPr="007F4B79">
        <w:rPr>
          <w:rFonts w:ascii="Arial" w:hAnsi="Arial" w:cs="Arial"/>
          <w:szCs w:val="20"/>
        </w:rPr>
        <w:t>__________________________________________</w:t>
      </w:r>
      <w:r w:rsidR="0078640B" w:rsidRPr="007F4B79">
        <w:rPr>
          <w:rFonts w:ascii="Arial" w:hAnsi="Arial" w:cs="Arial"/>
          <w:szCs w:val="20"/>
        </w:rPr>
        <w:t>___________</w:t>
      </w:r>
      <w:r w:rsidRPr="007F4B79">
        <w:rPr>
          <w:rFonts w:ascii="Arial" w:hAnsi="Arial" w:cs="Arial"/>
          <w:szCs w:val="20"/>
        </w:rPr>
        <w:t>______</w:t>
      </w: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0042E13E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</w:t>
      </w:r>
      <w:r w:rsidR="005C7BC5">
        <w:rPr>
          <w:rFonts w:ascii="Arial" w:hAnsi="Arial" w:cs="Arial"/>
          <w:szCs w:val="20"/>
        </w:rPr>
        <w:t>.</w:t>
      </w:r>
    </w:p>
    <w:p w14:paraId="0ACA7394" w14:textId="77777777" w:rsidR="006F6D05" w:rsidRPr="007F4B79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7CD08674" w14:textId="669B06B6" w:rsidR="001105D3" w:rsidRPr="007F4B79" w:rsidRDefault="007F0195" w:rsidP="00075DE2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sectPr w:rsidR="001105D3" w:rsidRPr="007F4B79" w:rsidSect="00035FCA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6E16A" w14:textId="77777777" w:rsidR="007356B2" w:rsidRDefault="007356B2" w:rsidP="007F0195">
      <w:pPr>
        <w:spacing w:line="240" w:lineRule="auto"/>
      </w:pPr>
      <w:r>
        <w:separator/>
      </w:r>
    </w:p>
  </w:endnote>
  <w:endnote w:type="continuationSeparator" w:id="0">
    <w:p w14:paraId="4D639E8E" w14:textId="77777777" w:rsidR="007356B2" w:rsidRDefault="007356B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D9750" w14:textId="77777777" w:rsidR="008C3A79" w:rsidRPr="008C3A79" w:rsidRDefault="008C3A79" w:rsidP="008C3A79">
    <w:pPr>
      <w:pStyle w:val="Pidipagina"/>
      <w:rPr>
        <w:ins w:id="2" w:author="Autore"/>
      </w:rPr>
    </w:pPr>
    <w:ins w:id="3" w:author="Autore">
      <w:r w:rsidRPr="008C3A79">
        <w:t>Moduli di dichiarazione - Gara a procedura aperta per l’affidamento di un accordo quadro avente ad oggetto la fornitura, messa in esercizio e manutenzione di centrali telefoniche e di prodotti, e servizi connessi per le pubbliche amministrazioni – ID 2857.</w:t>
      </w:r>
    </w:ins>
  </w:p>
  <w:p w14:paraId="11D88E10" w14:textId="350B7DDD" w:rsidR="00075DE2" w:rsidDel="008C3A79" w:rsidRDefault="00075DE2" w:rsidP="00075DE2">
    <w:pPr>
      <w:pStyle w:val="Pidipagina"/>
      <w:rPr>
        <w:del w:id="4" w:author="Autore"/>
      </w:rPr>
    </w:pPr>
    <w:del w:id="5" w:author="Autore">
      <w:r w:rsidRPr="00075DE2" w:rsidDel="008C3A79">
        <w:delText>Classificazione Consip: Ambito Pubblico</w:delText>
      </w:r>
    </w:del>
  </w:p>
  <w:p w14:paraId="719AADD9" w14:textId="331F0C12" w:rsidR="00B06777" w:rsidRPr="00075DE2" w:rsidDel="008C3A79" w:rsidRDefault="00B06777" w:rsidP="00075DE2">
    <w:pPr>
      <w:pStyle w:val="Pidipagina"/>
      <w:rPr>
        <w:del w:id="6" w:author="Autore"/>
        <w:rStyle w:val="CorsivobluCarattere"/>
        <w:rFonts w:ascii="Arial" w:hAnsi="Arial" w:cs="Arial"/>
        <w:i/>
        <w:color w:val="auto"/>
        <w:sz w:val="16"/>
        <w:szCs w:val="16"/>
      </w:rPr>
    </w:pPr>
    <w:del w:id="7" w:author="Autore">
      <w:r w:rsidRPr="00075DE2" w:rsidDel="008C3A79">
        <w:rPr>
          <w:rStyle w:val="CorsivobluCarattere"/>
          <w:rFonts w:ascii="Arial" w:hAnsi="Arial" w:cs="Arial"/>
          <w:i/>
          <w:color w:val="auto"/>
          <w:sz w:val="16"/>
          <w:szCs w:val="16"/>
        </w:rPr>
        <w:delText>Gara a procedura aperta per l’affidamento di un accordo quadro avente ad oggetto la fornitura, messa in esercizio e manutenzione di centrali telefoniche e di prodotti, e servizi connessi per le pubbliche amministrazioni – ID 2857.</w:delText>
      </w:r>
    </w:del>
  </w:p>
  <w:p w14:paraId="30428273" w14:textId="37B55293" w:rsidR="007F0195" w:rsidRPr="007F0195" w:rsidDel="008C3A79" w:rsidRDefault="007F0195" w:rsidP="00075DE2">
    <w:pPr>
      <w:pStyle w:val="Pidipagina"/>
      <w:rPr>
        <w:del w:id="8" w:author="Autore"/>
      </w:rPr>
    </w:pPr>
    <w:del w:id="9" w:author="Autore">
      <w:r w:rsidDel="008C3A79">
        <w:fldChar w:fldCharType="begin"/>
      </w:r>
      <w:r w:rsidDel="008C3A79">
        <w:delInstrText>PAGE   \* MERGEFORMAT</w:delInstrText>
      </w:r>
      <w:r w:rsidDel="008C3A79">
        <w:fldChar w:fldCharType="separate"/>
      </w:r>
      <w:r w:rsidR="00A57ABC" w:rsidDel="008C3A79">
        <w:delText>6</w:delText>
      </w:r>
      <w:r w:rsidDel="008C3A79">
        <w:fldChar w:fldCharType="end"/>
      </w:r>
    </w:del>
  </w:p>
  <w:p w14:paraId="02934A27" w14:textId="77777777" w:rsidR="000A2CD4" w:rsidRPr="00AF2095" w:rsidRDefault="000A2CD4" w:rsidP="00075D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70EA8" w14:textId="77777777" w:rsidR="007356B2" w:rsidRDefault="007356B2" w:rsidP="007F0195">
      <w:pPr>
        <w:spacing w:line="240" w:lineRule="auto"/>
      </w:pPr>
      <w:r>
        <w:separator/>
      </w:r>
    </w:p>
  </w:footnote>
  <w:footnote w:type="continuationSeparator" w:id="0">
    <w:p w14:paraId="03230006" w14:textId="77777777" w:rsidR="007356B2" w:rsidRDefault="007356B2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3C60FC71" w:rsidR="000A2CD4" w:rsidRDefault="00E16303" w:rsidP="00D500DE">
    <w:pPr>
      <w:pStyle w:val="Intestazione"/>
    </w:pPr>
    <w:del w:id="1" w:author="Autore">
      <w:r w:rsidRPr="0005165F" w:rsidDel="008C3A79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0166E352" wp14:editId="1BBAF52B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1212605" cy="298800"/>
            <wp:effectExtent l="0" t="0" r="6985" b="6350"/>
            <wp:wrapNone/>
            <wp:docPr id="1061865885" name="Immagine 1061865885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605" cy="29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D500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562FD"/>
    <w:rsid w:val="00056503"/>
    <w:rsid w:val="000752D2"/>
    <w:rsid w:val="00075DE2"/>
    <w:rsid w:val="000760AF"/>
    <w:rsid w:val="000A20B6"/>
    <w:rsid w:val="000A2CD4"/>
    <w:rsid w:val="000A7EF6"/>
    <w:rsid w:val="00102E5B"/>
    <w:rsid w:val="00107C85"/>
    <w:rsid w:val="001105D3"/>
    <w:rsid w:val="00150176"/>
    <w:rsid w:val="001530AD"/>
    <w:rsid w:val="0016294F"/>
    <w:rsid w:val="00164CDB"/>
    <w:rsid w:val="001714D1"/>
    <w:rsid w:val="00193717"/>
    <w:rsid w:val="00195327"/>
    <w:rsid w:val="001B3982"/>
    <w:rsid w:val="001C39AA"/>
    <w:rsid w:val="001C5829"/>
    <w:rsid w:val="001F5DBD"/>
    <w:rsid w:val="001F6A43"/>
    <w:rsid w:val="002322B0"/>
    <w:rsid w:val="00240AFF"/>
    <w:rsid w:val="002625FB"/>
    <w:rsid w:val="0026409C"/>
    <w:rsid w:val="00277B2F"/>
    <w:rsid w:val="002C3ACE"/>
    <w:rsid w:val="002E70E8"/>
    <w:rsid w:val="002F0F03"/>
    <w:rsid w:val="003072AF"/>
    <w:rsid w:val="00311F42"/>
    <w:rsid w:val="00320B39"/>
    <w:rsid w:val="00352CEB"/>
    <w:rsid w:val="00362B4C"/>
    <w:rsid w:val="00381E13"/>
    <w:rsid w:val="003D643C"/>
    <w:rsid w:val="003D6D78"/>
    <w:rsid w:val="003E22E5"/>
    <w:rsid w:val="003F3BBA"/>
    <w:rsid w:val="003F46D1"/>
    <w:rsid w:val="004071E1"/>
    <w:rsid w:val="00465DDD"/>
    <w:rsid w:val="00466605"/>
    <w:rsid w:val="00471F57"/>
    <w:rsid w:val="00475ADD"/>
    <w:rsid w:val="0048125E"/>
    <w:rsid w:val="004826D3"/>
    <w:rsid w:val="00483EEC"/>
    <w:rsid w:val="00491D3C"/>
    <w:rsid w:val="00495282"/>
    <w:rsid w:val="004A7485"/>
    <w:rsid w:val="004B3B48"/>
    <w:rsid w:val="004D59A1"/>
    <w:rsid w:val="004E2A8D"/>
    <w:rsid w:val="004F7688"/>
    <w:rsid w:val="00525123"/>
    <w:rsid w:val="005518CF"/>
    <w:rsid w:val="0057384D"/>
    <w:rsid w:val="00593997"/>
    <w:rsid w:val="005B2EE7"/>
    <w:rsid w:val="005B42F2"/>
    <w:rsid w:val="005C7BC5"/>
    <w:rsid w:val="005D1738"/>
    <w:rsid w:val="005D673F"/>
    <w:rsid w:val="005E432D"/>
    <w:rsid w:val="006460C4"/>
    <w:rsid w:val="00663162"/>
    <w:rsid w:val="00665D95"/>
    <w:rsid w:val="00697AF1"/>
    <w:rsid w:val="006A7731"/>
    <w:rsid w:val="006D07D3"/>
    <w:rsid w:val="006D0B3C"/>
    <w:rsid w:val="006D6629"/>
    <w:rsid w:val="006F6C92"/>
    <w:rsid w:val="006F6D05"/>
    <w:rsid w:val="00703572"/>
    <w:rsid w:val="00703F6D"/>
    <w:rsid w:val="007069F7"/>
    <w:rsid w:val="00725CEA"/>
    <w:rsid w:val="007307F1"/>
    <w:rsid w:val="007356B2"/>
    <w:rsid w:val="00736A35"/>
    <w:rsid w:val="00752369"/>
    <w:rsid w:val="00754228"/>
    <w:rsid w:val="00754903"/>
    <w:rsid w:val="00760F8D"/>
    <w:rsid w:val="0078640B"/>
    <w:rsid w:val="0079220D"/>
    <w:rsid w:val="007A51CA"/>
    <w:rsid w:val="007A64EE"/>
    <w:rsid w:val="007F0195"/>
    <w:rsid w:val="007F4B79"/>
    <w:rsid w:val="00802630"/>
    <w:rsid w:val="008572BB"/>
    <w:rsid w:val="008576F9"/>
    <w:rsid w:val="008813A0"/>
    <w:rsid w:val="00893118"/>
    <w:rsid w:val="00896118"/>
    <w:rsid w:val="008B7F03"/>
    <w:rsid w:val="008C3A79"/>
    <w:rsid w:val="008E7103"/>
    <w:rsid w:val="008F40E1"/>
    <w:rsid w:val="009065ED"/>
    <w:rsid w:val="00934E0D"/>
    <w:rsid w:val="00962B31"/>
    <w:rsid w:val="00971F8E"/>
    <w:rsid w:val="00973703"/>
    <w:rsid w:val="009B3BB3"/>
    <w:rsid w:val="009B7B76"/>
    <w:rsid w:val="009D73C2"/>
    <w:rsid w:val="009E79A4"/>
    <w:rsid w:val="009F040B"/>
    <w:rsid w:val="009F2CAB"/>
    <w:rsid w:val="00A309A6"/>
    <w:rsid w:val="00A30ED7"/>
    <w:rsid w:val="00A41034"/>
    <w:rsid w:val="00A467F4"/>
    <w:rsid w:val="00A57ABC"/>
    <w:rsid w:val="00A64B59"/>
    <w:rsid w:val="00A70440"/>
    <w:rsid w:val="00A7375F"/>
    <w:rsid w:val="00AC317B"/>
    <w:rsid w:val="00AD0ED7"/>
    <w:rsid w:val="00AD41B7"/>
    <w:rsid w:val="00B0646A"/>
    <w:rsid w:val="00B06777"/>
    <w:rsid w:val="00B116A0"/>
    <w:rsid w:val="00B13160"/>
    <w:rsid w:val="00B2397B"/>
    <w:rsid w:val="00B2615C"/>
    <w:rsid w:val="00B31C9B"/>
    <w:rsid w:val="00B42C95"/>
    <w:rsid w:val="00B61804"/>
    <w:rsid w:val="00B61F6E"/>
    <w:rsid w:val="00B731EF"/>
    <w:rsid w:val="00B83994"/>
    <w:rsid w:val="00B97E8B"/>
    <w:rsid w:val="00BA5766"/>
    <w:rsid w:val="00BC15FB"/>
    <w:rsid w:val="00BE2095"/>
    <w:rsid w:val="00BF0650"/>
    <w:rsid w:val="00C10319"/>
    <w:rsid w:val="00C118DE"/>
    <w:rsid w:val="00C15E72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C428F"/>
    <w:rsid w:val="00CD6DD6"/>
    <w:rsid w:val="00CF7423"/>
    <w:rsid w:val="00D02B2A"/>
    <w:rsid w:val="00D02C59"/>
    <w:rsid w:val="00D129B4"/>
    <w:rsid w:val="00D30F65"/>
    <w:rsid w:val="00D452D0"/>
    <w:rsid w:val="00D500DE"/>
    <w:rsid w:val="00D7006F"/>
    <w:rsid w:val="00D85C93"/>
    <w:rsid w:val="00DA1B86"/>
    <w:rsid w:val="00DB4099"/>
    <w:rsid w:val="00DC2486"/>
    <w:rsid w:val="00DD703B"/>
    <w:rsid w:val="00DE7289"/>
    <w:rsid w:val="00E05EF2"/>
    <w:rsid w:val="00E16303"/>
    <w:rsid w:val="00E32C9A"/>
    <w:rsid w:val="00E40BF7"/>
    <w:rsid w:val="00E44FD5"/>
    <w:rsid w:val="00E56CC2"/>
    <w:rsid w:val="00E64EC6"/>
    <w:rsid w:val="00E9152E"/>
    <w:rsid w:val="00E937D0"/>
    <w:rsid w:val="00EA305C"/>
    <w:rsid w:val="00EB3DF0"/>
    <w:rsid w:val="00EB7FCE"/>
    <w:rsid w:val="00EE0C4C"/>
    <w:rsid w:val="00EF23E4"/>
    <w:rsid w:val="00EF42CC"/>
    <w:rsid w:val="00EF556F"/>
    <w:rsid w:val="00F028B8"/>
    <w:rsid w:val="00F06D0B"/>
    <w:rsid w:val="00F10170"/>
    <w:rsid w:val="00F179B0"/>
    <w:rsid w:val="00F57DF7"/>
    <w:rsid w:val="00F6228F"/>
    <w:rsid w:val="00FA15BB"/>
    <w:rsid w:val="00FC1CE3"/>
    <w:rsid w:val="00FC4192"/>
    <w:rsid w:val="00FD0E7F"/>
    <w:rsid w:val="00FE4AE9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75DE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iCs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75DE2"/>
    <w:rPr>
      <w:rFonts w:ascii="Arial" w:eastAsia="Times New Roman" w:hAnsi="Arial" w:cs="Arial"/>
      <w:i/>
      <w:iCs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4826D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5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35ceae5d1d0045f236fc541ba66af713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3bdae466a09ca90392dcabf41a593357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B1F47-8588-4133-A624-38B1EE30E1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806D95-2563-46F3-83EE-B3C6B3581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C319C-E9D4-49D6-B514-8C5AFDE7E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58936-D955-4C14-998A-E2463C892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2025-11-10T10:49:00Z</dcterms:created>
  <dcterms:modified xsi:type="dcterms:W3CDTF">2025-11-12T08:54:00Z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</Properties>
</file>